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36FF3E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B7686B">
        <w:rPr>
          <w:rStyle w:val="Strong"/>
          <w:b/>
          <w:bCs w:val="0"/>
          <w:sz w:val="24"/>
          <w:szCs w:val="24"/>
        </w:rPr>
        <w:t>12-G00</w:t>
      </w:r>
      <w:r w:rsidR="009D562C">
        <w:rPr>
          <w:rStyle w:val="Strong"/>
          <w:b/>
          <w:bCs w:val="0"/>
          <w:sz w:val="24"/>
          <w:szCs w:val="24"/>
        </w:rPr>
        <w:t>4</w:t>
      </w:r>
      <w:r w:rsidR="00B7686B">
        <w:rPr>
          <w:rStyle w:val="Strong"/>
          <w:b/>
          <w:bCs w:val="0"/>
          <w:sz w:val="24"/>
          <w:szCs w:val="24"/>
        </w:rPr>
        <w:t>-22</w:t>
      </w:r>
    </w:p>
    <w:p w14:paraId="7DE98D9E" w14:textId="44EE60A4"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776BC0FE" w14:textId="77777777" w:rsidR="006E17EC" w:rsidRDefault="009D562C"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Business reference on supplying similar goods</w:t>
            </w:r>
          </w:p>
          <w:p w14:paraId="3ADDF29E" w14:textId="0331A494" w:rsidR="009D562C" w:rsidRPr="00DF2302" w:rsidRDefault="009D562C"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Business valid license</w:t>
            </w:r>
          </w:p>
        </w:tc>
        <w:tc>
          <w:tcPr>
            <w:tcW w:w="1360" w:type="dxa"/>
            <w:shd w:val="clear" w:color="auto" w:fill="auto"/>
            <w:vAlign w:val="center"/>
          </w:tcPr>
          <w:p w14:paraId="6FB170A3" w14:textId="422A9830" w:rsidR="006E17EC" w:rsidRPr="00DF2302" w:rsidRDefault="009D562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40A86AB9" w:rsidR="006E17EC" w:rsidRPr="00DF2302" w:rsidRDefault="009D562C"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As soon as possible</w:t>
            </w:r>
          </w:p>
        </w:tc>
        <w:tc>
          <w:tcPr>
            <w:tcW w:w="1360" w:type="dxa"/>
            <w:shd w:val="clear" w:color="auto" w:fill="auto"/>
            <w:vAlign w:val="center"/>
          </w:tcPr>
          <w:p w14:paraId="657554B4" w14:textId="60BB4155" w:rsidR="006E17EC" w:rsidRPr="00DF2302" w:rsidRDefault="009D562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BFC55D4" w:rsidR="006E17EC" w:rsidRPr="00DF2302" w:rsidRDefault="009D562C"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23A8F695" w14:textId="2A3C7C77" w:rsidR="006E17EC" w:rsidRPr="00DF2302" w:rsidRDefault="009D562C"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Providing list of goods as per stated in the specification</w:t>
            </w:r>
          </w:p>
        </w:tc>
        <w:tc>
          <w:tcPr>
            <w:tcW w:w="1360" w:type="dxa"/>
            <w:shd w:val="clear" w:color="auto" w:fill="auto"/>
            <w:vAlign w:val="center"/>
          </w:tcPr>
          <w:p w14:paraId="240875A4" w14:textId="0F164A02" w:rsidR="006E17EC" w:rsidRPr="00DF2302" w:rsidRDefault="009D562C"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6E17EC" w:rsidRPr="00DF2302" w14:paraId="59453870" w14:textId="77777777" w:rsidTr="006E17EC">
        <w:trPr>
          <w:cantSplit/>
          <w:tblHeader/>
        </w:trPr>
        <w:tc>
          <w:tcPr>
            <w:tcW w:w="2430" w:type="dxa"/>
            <w:shd w:val="clear" w:color="auto" w:fill="auto"/>
            <w:vAlign w:val="center"/>
          </w:tcPr>
          <w:p w14:paraId="57F1472D" w14:textId="61F51F48" w:rsidR="006E17EC" w:rsidRPr="00DF2302" w:rsidRDefault="006E17EC" w:rsidP="006E17EC">
            <w:pPr>
              <w:pStyle w:val="TableContents"/>
              <w:jc w:val="both"/>
              <w:rPr>
                <w:rFonts w:asciiTheme="minorHAnsi" w:hAnsiTheme="minorHAnsi"/>
                <w:sz w:val="22"/>
                <w:szCs w:val="22"/>
                <w:highlight w:val="yellow"/>
                <w:lang w:eastAsia="en-US"/>
              </w:rPr>
            </w:pPr>
          </w:p>
        </w:tc>
        <w:tc>
          <w:tcPr>
            <w:tcW w:w="5367" w:type="dxa"/>
            <w:shd w:val="clear" w:color="auto" w:fill="auto"/>
          </w:tcPr>
          <w:p w14:paraId="375ED5B7" w14:textId="58E43A2F" w:rsidR="006E17EC" w:rsidRPr="00DF2302" w:rsidRDefault="006E17EC" w:rsidP="009D562C">
            <w:pPr>
              <w:adjustRightInd w:val="0"/>
              <w:ind w:left="72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6521EFB0" w:rsidR="006E17EC" w:rsidRPr="00DF2302" w:rsidRDefault="006E17EC" w:rsidP="006E17EC">
            <w:pPr>
              <w:pStyle w:val="TableContents"/>
              <w:jc w:val="center"/>
              <w:rPr>
                <w:rFonts w:asciiTheme="minorHAnsi" w:hAnsiTheme="minorHAnsi"/>
                <w:sz w:val="22"/>
                <w:szCs w:val="22"/>
                <w:highlight w:val="yellow"/>
                <w:lang w:eastAsia="en-US"/>
              </w:rPr>
            </w:pP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956F" w14:textId="77777777" w:rsidR="001642B9" w:rsidRDefault="001642B9">
      <w:r>
        <w:separator/>
      </w:r>
    </w:p>
  </w:endnote>
  <w:endnote w:type="continuationSeparator" w:id="0">
    <w:p w14:paraId="387FE9B2" w14:textId="77777777" w:rsidR="001642B9" w:rsidRDefault="0016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8284846" w:rsidR="00D15CF2" w:rsidRDefault="004878F3" w:rsidP="004878F3">
    <w:pPr>
      <w:pStyle w:val="Footer"/>
    </w:pPr>
    <w:r>
      <w:fldChar w:fldCharType="begin"/>
    </w:r>
    <w:r>
      <w:instrText xml:space="preserve"> DATE \@ "yyyy-MM-dd" </w:instrText>
    </w:r>
    <w:r>
      <w:fldChar w:fldCharType="separate"/>
    </w:r>
    <w:r w:rsidR="009D562C">
      <w:rPr>
        <w:noProof/>
      </w:rPr>
      <w:t>2022-05-19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55068" w14:textId="77777777" w:rsidR="001642B9" w:rsidRDefault="001642B9">
      <w:r>
        <w:separator/>
      </w:r>
    </w:p>
  </w:footnote>
  <w:footnote w:type="continuationSeparator" w:id="0">
    <w:p w14:paraId="23BEDD3E" w14:textId="77777777" w:rsidR="001642B9" w:rsidRDefault="0016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565348">
    <w:abstractNumId w:val="2"/>
  </w:num>
  <w:num w:numId="2" w16cid:durableId="1691300726">
    <w:abstractNumId w:val="7"/>
  </w:num>
  <w:num w:numId="3" w16cid:durableId="1448044040">
    <w:abstractNumId w:val="6"/>
  </w:num>
  <w:num w:numId="4" w16cid:durableId="495800670">
    <w:abstractNumId w:val="5"/>
  </w:num>
  <w:num w:numId="5" w16cid:durableId="402795440">
    <w:abstractNumId w:val="0"/>
  </w:num>
  <w:num w:numId="6" w16cid:durableId="136454917">
    <w:abstractNumId w:val="4"/>
  </w:num>
  <w:num w:numId="7" w16cid:durableId="1913663266">
    <w:abstractNumId w:val="1"/>
  </w:num>
  <w:num w:numId="8" w16cid:durableId="7170844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42B9"/>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338"/>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6B9E"/>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2B53"/>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2957"/>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562C"/>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86B"/>
    <w:rsid w:val="00B76B7A"/>
    <w:rsid w:val="00B77B34"/>
    <w:rsid w:val="00B828C0"/>
    <w:rsid w:val="00B83EE2"/>
    <w:rsid w:val="00B83FCA"/>
    <w:rsid w:val="00B85827"/>
    <w:rsid w:val="00B8638D"/>
    <w:rsid w:val="00B86722"/>
    <w:rsid w:val="00B86E4C"/>
    <w:rsid w:val="00B877B3"/>
    <w:rsid w:val="00B91240"/>
    <w:rsid w:val="00B9174B"/>
    <w:rsid w:val="00B91843"/>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678</Words>
  <Characters>3865</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3</cp:revision>
  <cp:lastPrinted>2016-10-18T02:57:00Z</cp:lastPrinted>
  <dcterms:created xsi:type="dcterms:W3CDTF">2022-04-13T23:14:00Z</dcterms:created>
  <dcterms:modified xsi:type="dcterms:W3CDTF">2022-05-18T21:31:00Z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